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  <w:bookmarkStart w:id="0" w:name="_GoBack"/>
      <w:bookmarkEnd w:id="0"/>
    </w:p>
    <w:p w14:paraId="0A37501D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AB6C7B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60061E4C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2C18DC73" w14:textId="46D06350" w:rsidR="009E23A3" w:rsidRPr="002E7A7A" w:rsidRDefault="009E23A3" w:rsidP="009E23A3">
      <w:pPr>
        <w:rPr>
          <w:rFonts w:ascii="Arial" w:hAnsi="Arial" w:cs="Arial"/>
          <w:b/>
          <w:sz w:val="28"/>
          <w:szCs w:val="28"/>
        </w:rPr>
      </w:pPr>
      <w:r w:rsidRPr="002E7A7A">
        <w:rPr>
          <w:rFonts w:ascii="Arial" w:hAnsi="Arial" w:cs="Arial"/>
          <w:b/>
          <w:sz w:val="28"/>
          <w:szCs w:val="28"/>
        </w:rPr>
        <w:t xml:space="preserve">Vydání </w:t>
      </w:r>
      <w:r w:rsidR="002E7A7A">
        <w:rPr>
          <w:rFonts w:ascii="Arial" w:hAnsi="Arial" w:cs="Arial"/>
          <w:b/>
          <w:sz w:val="28"/>
          <w:szCs w:val="28"/>
        </w:rPr>
        <w:t>1</w:t>
      </w:r>
      <w:r w:rsidR="00F46DC2" w:rsidRPr="002E7A7A">
        <w:rPr>
          <w:rFonts w:ascii="Arial" w:hAnsi="Arial" w:cs="Arial"/>
          <w:b/>
          <w:sz w:val="28"/>
          <w:szCs w:val="28"/>
        </w:rPr>
        <w:t>/</w:t>
      </w:r>
      <w:r w:rsidR="002E7A7A">
        <w:rPr>
          <w:rFonts w:ascii="Arial" w:hAnsi="Arial" w:cs="Arial"/>
          <w:b/>
          <w:sz w:val="28"/>
          <w:szCs w:val="28"/>
        </w:rPr>
        <w:t>0</w:t>
      </w:r>
      <w:r w:rsidRPr="002E7A7A">
        <w:rPr>
          <w:rFonts w:ascii="Arial" w:hAnsi="Arial" w:cs="Arial"/>
          <w:b/>
          <w:sz w:val="28"/>
          <w:szCs w:val="28"/>
        </w:rPr>
        <w:t xml:space="preserve">, platnost </w:t>
      </w:r>
      <w:r w:rsidR="007D6A8D" w:rsidRPr="002E7A7A">
        <w:rPr>
          <w:rFonts w:ascii="Arial" w:hAnsi="Arial" w:cs="Arial"/>
          <w:b/>
          <w:sz w:val="28"/>
          <w:szCs w:val="28"/>
        </w:rPr>
        <w:t xml:space="preserve">od </w:t>
      </w:r>
      <w:del w:id="1" w:author="Binhacková Ilona" w:date="2022-06-07T11:52:00Z">
        <w:r w:rsidR="008E3AEB" w:rsidRPr="002E7A7A" w:rsidDel="0051793F">
          <w:rPr>
            <w:rFonts w:ascii="Arial" w:hAnsi="Arial" w:cs="Arial"/>
            <w:b/>
            <w:sz w:val="28"/>
            <w:szCs w:val="28"/>
          </w:rPr>
          <w:delText>17. 12.</w:delText>
        </w:r>
        <w:r w:rsidR="00BA1C2A" w:rsidRPr="002E7A7A" w:rsidDel="0051793F">
          <w:rPr>
            <w:rFonts w:ascii="Arial" w:hAnsi="Arial" w:cs="Arial"/>
            <w:b/>
            <w:sz w:val="28"/>
            <w:szCs w:val="28"/>
          </w:rPr>
          <w:delText xml:space="preserve"> </w:delText>
        </w:r>
      </w:del>
      <w:r w:rsidR="00BA1C2A" w:rsidRPr="002E7A7A">
        <w:rPr>
          <w:rFonts w:ascii="Arial" w:hAnsi="Arial" w:cs="Arial"/>
          <w:b/>
          <w:sz w:val="28"/>
          <w:szCs w:val="28"/>
        </w:rPr>
        <w:t>20</w:t>
      </w:r>
      <w:r w:rsidR="00F46DC2" w:rsidRPr="002E7A7A">
        <w:rPr>
          <w:rFonts w:ascii="Arial" w:hAnsi="Arial" w:cs="Arial"/>
          <w:b/>
          <w:sz w:val="28"/>
          <w:szCs w:val="28"/>
        </w:rPr>
        <w:t>2</w:t>
      </w:r>
      <w:r w:rsidR="0051793F">
        <w:rPr>
          <w:rFonts w:ascii="Arial" w:hAnsi="Arial" w:cs="Arial"/>
          <w:b/>
          <w:sz w:val="28"/>
          <w:szCs w:val="28"/>
        </w:rPr>
        <w:t>2</w:t>
      </w:r>
      <w:r w:rsidR="00BA1C2A" w:rsidRPr="002E7A7A">
        <w:rPr>
          <w:rFonts w:ascii="Arial" w:hAnsi="Arial" w:cs="Arial"/>
          <w:b/>
          <w:sz w:val="28"/>
          <w:szCs w:val="28"/>
        </w:rPr>
        <w:t xml:space="preserve">, účinnost od </w:t>
      </w:r>
      <w:del w:id="2" w:author="Binhacková Ilona" w:date="2022-05-12T11:24:00Z">
        <w:r w:rsidR="00524E5A" w:rsidRPr="002E7A7A" w:rsidDel="002E7A7A">
          <w:rPr>
            <w:rFonts w:ascii="Arial" w:hAnsi="Arial" w:cs="Arial"/>
            <w:b/>
            <w:sz w:val="28"/>
            <w:szCs w:val="28"/>
          </w:rPr>
          <w:delText>0</w:delText>
        </w:r>
        <w:r w:rsidR="00F46DC2" w:rsidRPr="002E7A7A" w:rsidDel="002E7A7A">
          <w:rPr>
            <w:rFonts w:ascii="Arial" w:hAnsi="Arial" w:cs="Arial"/>
            <w:b/>
            <w:sz w:val="28"/>
            <w:szCs w:val="28"/>
          </w:rPr>
          <w:delText>1</w:delText>
        </w:r>
        <w:r w:rsidR="00BA1C2A" w:rsidRPr="002E7A7A" w:rsidDel="002E7A7A">
          <w:rPr>
            <w:rFonts w:ascii="Arial" w:hAnsi="Arial" w:cs="Arial"/>
            <w:b/>
            <w:sz w:val="28"/>
            <w:szCs w:val="28"/>
          </w:rPr>
          <w:delText>. 0</w:delText>
        </w:r>
        <w:r w:rsidR="008E3AEB" w:rsidRPr="002E7A7A" w:rsidDel="002E7A7A">
          <w:rPr>
            <w:rFonts w:ascii="Arial" w:hAnsi="Arial" w:cs="Arial"/>
            <w:b/>
            <w:sz w:val="28"/>
            <w:szCs w:val="28"/>
          </w:rPr>
          <w:delText>1</w:delText>
        </w:r>
        <w:r w:rsidR="00BA1C2A" w:rsidRPr="002E7A7A" w:rsidDel="002E7A7A">
          <w:rPr>
            <w:rFonts w:ascii="Arial" w:hAnsi="Arial" w:cs="Arial"/>
            <w:b/>
            <w:sz w:val="28"/>
            <w:szCs w:val="28"/>
          </w:rPr>
          <w:delText>.</w:delText>
        </w:r>
      </w:del>
      <w:r w:rsidR="00BA1C2A" w:rsidRPr="002E7A7A">
        <w:rPr>
          <w:rFonts w:ascii="Arial" w:hAnsi="Arial" w:cs="Arial"/>
          <w:b/>
          <w:sz w:val="28"/>
          <w:szCs w:val="28"/>
        </w:rPr>
        <w:t xml:space="preserve"> 20</w:t>
      </w:r>
      <w:r w:rsidR="00F46DC2" w:rsidRPr="002E7A7A">
        <w:rPr>
          <w:rFonts w:ascii="Arial" w:hAnsi="Arial" w:cs="Arial"/>
          <w:b/>
          <w:sz w:val="28"/>
          <w:szCs w:val="28"/>
        </w:rPr>
        <w:t>2</w:t>
      </w:r>
      <w:r w:rsidR="008E3AEB" w:rsidRPr="002E7A7A">
        <w:rPr>
          <w:rFonts w:ascii="Arial" w:hAnsi="Arial" w:cs="Arial"/>
          <w:b/>
          <w:sz w:val="28"/>
          <w:szCs w:val="28"/>
        </w:rPr>
        <w:t>2</w:t>
      </w:r>
    </w:p>
    <w:p w14:paraId="4B94D5A5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14:paraId="42F36A64" w14:textId="77777777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4F741" w14:textId="77777777" w:rsidR="00287075" w:rsidRDefault="00287075" w:rsidP="00ED333C">
      <w:pPr>
        <w:spacing w:after="0" w:line="240" w:lineRule="auto"/>
      </w:pPr>
      <w:r>
        <w:separator/>
      </w:r>
    </w:p>
  </w:endnote>
  <w:endnote w:type="continuationSeparator" w:id="0">
    <w:p w14:paraId="59792206" w14:textId="77777777" w:rsidR="00287075" w:rsidRDefault="00287075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E104D" w14:textId="77777777" w:rsidR="00287075" w:rsidRDefault="00287075" w:rsidP="00ED333C">
      <w:pPr>
        <w:spacing w:after="0" w:line="240" w:lineRule="auto"/>
      </w:pPr>
      <w:r>
        <w:separator/>
      </w:r>
    </w:p>
  </w:footnote>
  <w:footnote w:type="continuationSeparator" w:id="0">
    <w:p w14:paraId="050A8632" w14:textId="77777777" w:rsidR="00287075" w:rsidRDefault="00287075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inhacková Ilona">
    <w15:presenceInfo w15:providerId="AD" w15:userId="S::ilona.binhackova@mmr.cz::16dc9b86-2839-42cb-90ba-5e22bfbb32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E3C79"/>
    <w:rsid w:val="00141848"/>
    <w:rsid w:val="00164054"/>
    <w:rsid w:val="00191404"/>
    <w:rsid w:val="00194F9F"/>
    <w:rsid w:val="001A7DD2"/>
    <w:rsid w:val="001B7469"/>
    <w:rsid w:val="00201749"/>
    <w:rsid w:val="00227FA9"/>
    <w:rsid w:val="00283163"/>
    <w:rsid w:val="00287075"/>
    <w:rsid w:val="002E7A7A"/>
    <w:rsid w:val="00362F60"/>
    <w:rsid w:val="0036527D"/>
    <w:rsid w:val="0036773A"/>
    <w:rsid w:val="00426BAB"/>
    <w:rsid w:val="00461328"/>
    <w:rsid w:val="0051793F"/>
    <w:rsid w:val="00524E5A"/>
    <w:rsid w:val="00587BE5"/>
    <w:rsid w:val="00591823"/>
    <w:rsid w:val="005B149A"/>
    <w:rsid w:val="005E5FAA"/>
    <w:rsid w:val="005F1534"/>
    <w:rsid w:val="00695BEF"/>
    <w:rsid w:val="006B07F9"/>
    <w:rsid w:val="006B6F77"/>
    <w:rsid w:val="007D6A8D"/>
    <w:rsid w:val="00804DC2"/>
    <w:rsid w:val="00804FBC"/>
    <w:rsid w:val="008341E8"/>
    <w:rsid w:val="008B7E00"/>
    <w:rsid w:val="008E3AEB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C1383F"/>
    <w:rsid w:val="00C16207"/>
    <w:rsid w:val="00C21F02"/>
    <w:rsid w:val="00CD43E8"/>
    <w:rsid w:val="00D002FA"/>
    <w:rsid w:val="00D304D3"/>
    <w:rsid w:val="00D371A5"/>
    <w:rsid w:val="00E044DB"/>
    <w:rsid w:val="00EC1632"/>
    <w:rsid w:val="00ED333C"/>
    <w:rsid w:val="00F05E12"/>
    <w:rsid w:val="00F46DC2"/>
    <w:rsid w:val="00F739D2"/>
    <w:rsid w:val="292102DC"/>
    <w:rsid w:val="2D6C08E8"/>
    <w:rsid w:val="5CB4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28D7C-4322-44A8-A79C-B9A856824B3F}"/>
</file>

<file path=customXml/itemProps3.xml><?xml version="1.0" encoding="utf-8"?>
<ds:datastoreItem xmlns:ds="http://schemas.openxmlformats.org/officeDocument/2006/customXml" ds:itemID="{1123A390-3BE5-4FC5-8921-18D33C9B4818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485ab4be-1c84-4ffe-a376-8eb6bbbe07bd"/>
    <ds:schemaRef ds:uri="http://schemas.microsoft.com/office/2006/documentManagement/types"/>
    <ds:schemaRef ds:uri="http://purl.org/dc/terms/"/>
    <ds:schemaRef ds:uri="http://schemas.microsoft.com/office/infopath/2007/PartnerControls"/>
    <ds:schemaRef ds:uri="d7c3b205-3d44-413b-9182-14c00dd29cd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706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Binhacková Ilona</cp:lastModifiedBy>
  <cp:revision>47</cp:revision>
  <dcterms:created xsi:type="dcterms:W3CDTF">2016-06-03T08:01:00Z</dcterms:created>
  <dcterms:modified xsi:type="dcterms:W3CDTF">2022-06-28T08:49:00Z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